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6E1AF018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ins w:id="0" w:author="Andrea Bergmannová" w:date="2016-04-20T15:16:00Z">
        <w:r w:rsidR="006C0051" w:rsidRPr="006C0051">
          <w:rPr>
            <w:rFonts w:cs="Arial"/>
            <w:color w:val="000000"/>
            <w:szCs w:val="19"/>
            <w:lang w:val="sk-SK"/>
          </w:rPr>
          <w:t xml:space="preserve">343/2015 </w:t>
        </w:r>
      </w:ins>
      <w:del w:id="1" w:author="Andrea Bergmannová" w:date="2016-04-20T15:16:00Z">
        <w:r w:rsidRPr="001944A3" w:rsidDel="006C0051">
          <w:rPr>
            <w:rFonts w:cs="Arial"/>
            <w:color w:val="000000"/>
            <w:szCs w:val="19"/>
            <w:lang w:val="sk-SK"/>
          </w:rPr>
          <w:delText>25/2006</w:delText>
        </w:r>
      </w:del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bookmarkStart w:id="2" w:name="_GoBack"/>
      <w:bookmarkEnd w:id="2"/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179"/>
        <w:gridCol w:w="1207"/>
        <w:gridCol w:w="1489"/>
        <w:gridCol w:w="1489"/>
        <w:gridCol w:w="1489"/>
      </w:tblGrid>
      <w:tr w:rsidR="003021D0" w:rsidRPr="00241E6E" w14:paraId="2F5B521A" w14:textId="6EF909BA" w:rsidTr="00F33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vAlign w:val="center"/>
          </w:tcPr>
          <w:p w14:paraId="5A6D2E0B" w14:textId="77777777" w:rsidR="003021D0" w:rsidRPr="00DE655F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3021D0" w:rsidRPr="00DE655F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179" w:type="dxa"/>
            <w:vAlign w:val="center"/>
          </w:tcPr>
          <w:p w14:paraId="03E01A12" w14:textId="77777777" w:rsidR="003021D0" w:rsidRPr="00DE655F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3021D0" w:rsidRPr="00DE655F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207" w:type="dxa"/>
            <w:vAlign w:val="center"/>
          </w:tcPr>
          <w:p w14:paraId="3D78A9EE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vAlign w:val="center"/>
          </w:tcPr>
          <w:p w14:paraId="2CF3ABCF" w14:textId="77777777" w:rsidR="003021D0" w:rsidRPr="00241E6E" w:rsidRDefault="003021D0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vAlign w:val="center"/>
          </w:tcPr>
          <w:p w14:paraId="53410A3E" w14:textId="77777777" w:rsidR="003021D0" w:rsidRDefault="003021D0" w:rsidP="00F3372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3" w:author="Tomáš Viglaš" w:date="2016-10-28T13:41:00Z"/>
                <w:rFonts w:asciiTheme="minorHAnsi" w:hAnsiTheme="minorHAnsi" w:cstheme="minorHAnsi"/>
                <w:sz w:val="19"/>
                <w:szCs w:val="19"/>
              </w:rPr>
            </w:pPr>
          </w:p>
          <w:p w14:paraId="0E0AC6A4" w14:textId="1F8132D0" w:rsidR="003021D0" w:rsidRPr="00241E6E" w:rsidRDefault="003021D0" w:rsidP="00F3372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ins w:id="4" w:author="Tomáš Viglaš" w:date="2016-10-28T13:41:00Z">
              <w:r w:rsidRPr="00F33723">
                <w:rPr>
                  <w:rFonts w:asciiTheme="minorHAnsi" w:hAnsiTheme="minorHAnsi" w:cstheme="minorHAnsi"/>
                  <w:sz w:val="19"/>
                  <w:szCs w:val="19"/>
                </w:rPr>
                <w:t>Výška cenovej ponuky v EUR bez DPH</w:t>
              </w:r>
            </w:ins>
          </w:p>
        </w:tc>
        <w:tc>
          <w:tcPr>
            <w:tcW w:w="1489" w:type="dxa"/>
            <w:vAlign w:val="center"/>
          </w:tcPr>
          <w:p w14:paraId="62F7272B" w14:textId="6CC84FE4" w:rsidR="003021D0" w:rsidRDefault="003021D0" w:rsidP="003021D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5" w:author="Andrea Bergmannová" w:date="2016-10-28T14:55:00Z"/>
                <w:rFonts w:asciiTheme="minorHAnsi" w:hAnsiTheme="minorHAnsi" w:cstheme="minorHAnsi"/>
                <w:sz w:val="19"/>
                <w:szCs w:val="19"/>
              </w:rPr>
            </w:pPr>
            <w:ins w:id="6" w:author="Andrea Bergmannová" w:date="2016-10-28T14:55:00Z">
              <w:r w:rsidRPr="005E7BD0">
                <w:rPr>
                  <w:rFonts w:asciiTheme="minorHAnsi" w:hAnsiTheme="minorHAnsi" w:cstheme="minorHAnsi"/>
                  <w:sz w:val="19"/>
                  <w:szCs w:val="19"/>
                </w:rPr>
                <w:t xml:space="preserve">Výška cenovej ponuky v EUR </w:t>
              </w:r>
              <w:r>
                <w:rPr>
                  <w:rFonts w:asciiTheme="minorHAnsi" w:hAnsiTheme="minorHAnsi" w:cstheme="minorHAnsi"/>
                  <w:sz w:val="19"/>
                  <w:szCs w:val="19"/>
                </w:rPr>
                <w:t>s DPH</w:t>
              </w:r>
            </w:ins>
          </w:p>
        </w:tc>
      </w:tr>
      <w:tr w:rsidR="003021D0" w:rsidRPr="00241E6E" w14:paraId="175C5062" w14:textId="70AA4A88" w:rsidTr="00F33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79" w:type="dxa"/>
          </w:tcPr>
          <w:p w14:paraId="345FEBB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5EE2C20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C39FAEE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379BAC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7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FFA278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8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2AFFC0AF" w14:textId="1FACF19D" w:rsidTr="00F33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79" w:type="dxa"/>
          </w:tcPr>
          <w:p w14:paraId="35C37AF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2751531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75ED486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3D5DD5A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8BDC9A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DEE274D" w14:textId="7A5E8F09" w:rsidTr="00F33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179" w:type="dxa"/>
          </w:tcPr>
          <w:p w14:paraId="14D187AC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454E82B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F966EB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82809D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1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24B6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2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60339343" w14:textId="10EC4905" w:rsidTr="00F33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79" w:type="dxa"/>
          </w:tcPr>
          <w:p w14:paraId="2FD7785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830477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31AFD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E3E3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3B9F58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31248A7E" w14:textId="7293158F" w:rsidTr="00F33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79" w:type="dxa"/>
          </w:tcPr>
          <w:p w14:paraId="20CEFA8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3F6EFE5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0211B6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AF985C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FAF1047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5996732" w14:textId="4799862F" w:rsidTr="00F33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79" w:type="dxa"/>
          </w:tcPr>
          <w:p w14:paraId="31B4B99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D3F854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8E7F472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3E3556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" w:author="Tomáš Viglaš" w:date="2016-10-28T13:41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7BD9D8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" w:author="Andrea Bergmannová" w:date="2016-10-28T14:55:00Z"/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ins w:id="19" w:author="Tomáš Viglaš" w:date="2016-10-28T13:42:00Z"/>
          <w:rFonts w:cs="Arial"/>
          <w:szCs w:val="19"/>
          <w:lang w:val="sk-SK"/>
        </w:rPr>
      </w:pPr>
    </w:p>
    <w:p w14:paraId="13CE3103" w14:textId="77777777" w:rsidR="005A25CA" w:rsidRDefault="005A25CA" w:rsidP="004C4BCE">
      <w:pPr>
        <w:autoSpaceDE w:val="0"/>
        <w:autoSpaceDN w:val="0"/>
        <w:adjustRightInd w:val="0"/>
        <w:rPr>
          <w:ins w:id="20" w:author="Tomáš Viglaš" w:date="2016-10-28T13:42:00Z"/>
          <w:rFonts w:cs="Arial"/>
          <w:szCs w:val="19"/>
          <w:lang w:val="sk-SK"/>
        </w:rPr>
      </w:pPr>
    </w:p>
    <w:p w14:paraId="683AFE34" w14:textId="77777777" w:rsidR="005A25CA" w:rsidRDefault="005A25CA" w:rsidP="004C4BCE">
      <w:pPr>
        <w:autoSpaceDE w:val="0"/>
        <w:autoSpaceDN w:val="0"/>
        <w:adjustRightInd w:val="0"/>
        <w:rPr>
          <w:ins w:id="21" w:author="Tomáš Viglaš" w:date="2016-10-28T13:42:00Z"/>
          <w:rFonts w:cs="Arial"/>
          <w:szCs w:val="19"/>
          <w:lang w:val="sk-SK"/>
        </w:rPr>
      </w:pPr>
    </w:p>
    <w:p w14:paraId="3A370C7C" w14:textId="77777777" w:rsidR="005A25CA" w:rsidRDefault="005A25CA" w:rsidP="004C4BCE">
      <w:pPr>
        <w:autoSpaceDE w:val="0"/>
        <w:autoSpaceDN w:val="0"/>
        <w:adjustRightInd w:val="0"/>
        <w:rPr>
          <w:ins w:id="22" w:author="Tomáš Viglaš" w:date="2016-10-28T13:42:00Z"/>
          <w:rFonts w:cs="Arial"/>
          <w:szCs w:val="19"/>
          <w:lang w:val="sk-SK"/>
        </w:rPr>
      </w:pPr>
    </w:p>
    <w:p w14:paraId="6CE6CF4E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51565" w14:textId="77777777" w:rsidR="0074751F" w:rsidRDefault="0074751F">
      <w:r>
        <w:separator/>
      </w:r>
    </w:p>
    <w:p w14:paraId="69E29F67" w14:textId="77777777" w:rsidR="0074751F" w:rsidRDefault="0074751F"/>
  </w:endnote>
  <w:endnote w:type="continuationSeparator" w:id="0">
    <w:p w14:paraId="3C67FBEC" w14:textId="77777777" w:rsidR="0074751F" w:rsidRDefault="0074751F">
      <w:r>
        <w:continuationSeparator/>
      </w:r>
    </w:p>
    <w:p w14:paraId="7C386452" w14:textId="77777777" w:rsidR="0074751F" w:rsidRDefault="0074751F"/>
  </w:endnote>
  <w:endnote w:type="continuationNotice" w:id="1">
    <w:p w14:paraId="7C443492" w14:textId="77777777" w:rsidR="0074751F" w:rsidRDefault="00747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7790" w14:textId="17FDA7E7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00057BE6" w14:textId="5DCA17C2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Príloha č. 6  – Zápis z prieskumu trhu</w:t>
        </w:r>
      </w:p>
      <w:p w14:paraId="57E8C206" w14:textId="5635473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37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B23F7" w14:textId="77777777" w:rsidR="0074751F" w:rsidRDefault="0074751F">
      <w:r>
        <w:separator/>
      </w:r>
    </w:p>
    <w:p w14:paraId="13CFB5D7" w14:textId="77777777" w:rsidR="0074751F" w:rsidRDefault="0074751F"/>
  </w:footnote>
  <w:footnote w:type="continuationSeparator" w:id="0">
    <w:p w14:paraId="199084D6" w14:textId="77777777" w:rsidR="0074751F" w:rsidRDefault="0074751F">
      <w:r>
        <w:continuationSeparator/>
      </w:r>
    </w:p>
    <w:p w14:paraId="5844B65F" w14:textId="77777777" w:rsidR="0074751F" w:rsidRDefault="0074751F"/>
  </w:footnote>
  <w:footnote w:type="continuationNotice" w:id="1">
    <w:p w14:paraId="4ADC99FF" w14:textId="77777777" w:rsidR="0074751F" w:rsidRDefault="007475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7794A" w:rsidR="006D04C5" w:rsidRPr="00624DC2" w:rsidRDefault="008922A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051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3723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84060E9B-84EB-4DA1-A8F9-AB14325E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2777-2A7D-4070-A381-831AADF1F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01BBD-BFFA-4417-96E3-96F6A77B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17</cp:revision>
  <cp:lastPrinted>2006-02-10T13:19:00Z</cp:lastPrinted>
  <dcterms:created xsi:type="dcterms:W3CDTF">2015-06-03T12:51:00Z</dcterms:created>
  <dcterms:modified xsi:type="dcterms:W3CDTF">2016-11-03T13:52:00Z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